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METADATOS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Metadatos del dataset:   Campaña agrícola de los principales cultivos de la región Piura [Gobierno Regional Piura - GRP]</w:t>
      </w:r>
    </w:p>
    <w:tbl>
      <w:tblPr>
        <w:tblStyle w:val="Table1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7484"/>
        <w:tblGridChange w:id="0">
          <w:tblGrid>
            <w:gridCol w:w="2972"/>
            <w:gridCol w:w="748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Campaña agrícola de los principales cultivos de la región Piura [Gobierno Regional Piura - GRP]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Título URL 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sdt>
              <w:sdtPr>
                <w:tag w:val="goog_rdk_1"/>
              </w:sdtPr>
              <w:sdtContent>
                <w:ins w:author="Plan de Gobierno Digital Gobierno Regional Piura" w:id="0" w:date="2025-05-30T20:26:13Z">
                  <w:r w:rsidDel="00000000" w:rsidR="00000000" w:rsidRPr="00000000">
                    <w:rPr>
                      <w:rtl w:val="0"/>
                    </w:rPr>
                    <w:t xml:space="preserve">https://www.datosabiertos.gob.pe/dataset/campa%C3%B1a-agr%C3%ADcola-de-los-principales-cultivos-de-la-regi%C3%B3n-piura-gobierno-regional-piura-grp</w:t>
                  </w:r>
                </w:ins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del conjunto de datos:</w:t>
            </w:r>
          </w:p>
          <w:p w:rsidR="00000000" w:rsidDel="00000000" w:rsidP="00000000" w:rsidRDefault="00000000" w:rsidRPr="00000000" w14:paraId="0000000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Este conjunto de datos contiene información sobre Campaña agrícola de los principales cultivos de la región Piura </w:t>
            </w:r>
          </w:p>
          <w:p w:rsidR="00000000" w:rsidDel="00000000" w:rsidP="00000000" w:rsidRDefault="00000000" w:rsidRPr="00000000" w14:paraId="0000000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Una campaña agrícola es el período de tiempo durante el cual se realizan las siembras de cultivos, generalmente un ciclo de 12 meses. Los datos reflejan la actividad productiva, rendimientos y condiciones de mercado a nivel regional.</w:t>
            </w:r>
          </w:p>
          <w:p w:rsidR="00000000" w:rsidDel="00000000" w:rsidP="00000000" w:rsidRDefault="00000000" w:rsidRPr="00000000" w14:paraId="0000000D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Estructura del dataset:</w:t>
            </w:r>
          </w:p>
          <w:p w:rsidR="00000000" w:rsidDel="00000000" w:rsidP="00000000" w:rsidRDefault="00000000" w:rsidRPr="00000000" w14:paraId="0000000E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Datos de ubicación geográfica de la agencia agraria:</w:t>
            </w:r>
          </w:p>
          <w:p w:rsidR="00000000" w:rsidDel="00000000" w:rsidP="00000000" w:rsidRDefault="00000000" w:rsidRPr="00000000" w14:paraId="0000000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DEPARTAMENTO, PROVINCIA, DISTRITO, UBIGEO</w:t>
            </w:r>
          </w:p>
          <w:p w:rsidR="00000000" w:rsidDel="00000000" w:rsidP="00000000" w:rsidRDefault="00000000" w:rsidRPr="00000000" w14:paraId="00000010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Datos de los datos registrados por cultivo:</w:t>
            </w:r>
          </w:p>
          <w:p w:rsidR="00000000" w:rsidDel="00000000" w:rsidP="00000000" w:rsidRDefault="00000000" w:rsidRPr="00000000" w14:paraId="0000001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CULTIVO,SIEMBRA,COSECHA,PRODUCCION,VERDE_ACTUAL, PRECIO_CHACRA</w:t>
            </w:r>
          </w:p>
          <w:p w:rsidR="00000000" w:rsidDel="00000000" w:rsidP="00000000" w:rsidRDefault="00000000" w:rsidRPr="00000000" w14:paraId="0000001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Entidad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Gobierno Regional Piura</w:t>
            </w:r>
          </w:p>
        </w:tc>
      </w:tr>
      <w:tr>
        <w:trPr>
          <w:cantSplit w:val="0"/>
          <w:trHeight w:val="237.978515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Fuente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Oficina de Estadística - Dirección Regional de Agricultura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Etiquetas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cultivos, agricultura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Fecha de creación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2025-05-27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Frecuencia de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anual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Última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2025-05-27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Versión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Licencia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hyperlink r:id="rId7">
              <w:r w:rsidDel="00000000" w:rsidR="00000000" w:rsidRPr="00000000">
                <w:rPr>
                  <w:color w:val="0a77bd"/>
                  <w:u w:val="single"/>
                  <w:rtl w:val="0"/>
                </w:rPr>
                <w:t xml:space="preserve">Open Data Commons Attribution License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Idioma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Español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Nivel de acceso público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Público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Tipo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Dataset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Formato</w:t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CSV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Cobertura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regional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2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Correo de contacto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jmoran@regionpiura.gob.pe</w:t>
            </w:r>
          </w:p>
        </w:tc>
      </w:tr>
    </w:tbl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A6578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ipervnculo">
    <w:name w:val="Hyperlink"/>
    <w:basedOn w:val="Fuentedeprrafopredeter"/>
    <w:uiPriority w:val="99"/>
    <w:unhideWhenUsed w:val="1"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9F0CA5"/>
    <w:rPr>
      <w:color w:val="605e5c"/>
      <w:shd w:color="auto" w:fill="e1dfdd" w:val="clear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9F0CA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 w:val="1"/>
    <w:rsid w:val="009F0CA5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yTmnb9k8GVqBS3c7IV9Da7GYrg==">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2021-10-20T17:24:00Z</dcterms:created>
  <dc:creator>Alma Fernanda Vera Quea</dc:creator>
</cp:coreProperties>
</file>